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C3" w:rsidRDefault="00DE22A2" w:rsidP="008540F4">
      <w:pPr>
        <w:pStyle w:val="Title"/>
        <w:spacing w:after="0"/>
      </w:pPr>
      <w:r>
        <w:t>Solutions Manual</w:t>
      </w:r>
    </w:p>
    <w:p w:rsidR="000915C3" w:rsidRDefault="00DE22A2" w:rsidP="008540F4">
      <w:pPr>
        <w:pStyle w:val="Heading1"/>
        <w:spacing w:before="0" w:after="0"/>
      </w:pPr>
      <w:r>
        <w:t>Module</w:t>
      </w:r>
      <w:r w:rsidRPr="00EB76A2">
        <w:rPr>
          <w:rFonts w:cs="Times New Roman"/>
          <w:sz w:val="24"/>
          <w:szCs w:val="24"/>
        </w:rPr>
        <w:t xml:space="preserve"> D</w:t>
      </w:r>
      <w:r w:rsidR="00CB2A97">
        <w:t>: Simulation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1a. Using the first 15 random numbers from the first row of Table D.5, the average </w:t>
      </w:r>
      <w:proofErr w:type="spellStart"/>
      <w:r>
        <w:t>interarrival</w:t>
      </w:r>
      <w:proofErr w:type="spellEnd"/>
      <w:r>
        <w:t xml:space="preserve"> time is 2.33.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150"/>
        <w:gridCol w:w="1982"/>
      </w:tblGrid>
      <w:tr w:rsidR="00DE22A2" w:rsidRPr="00AE086C" w:rsidTr="0093301A">
        <w:trPr>
          <w:trHeight w:val="315"/>
        </w:trPr>
        <w:tc>
          <w:tcPr>
            <w:tcW w:w="960" w:type="dxa"/>
            <w:noWrap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Car</w:t>
            </w:r>
          </w:p>
        </w:tc>
        <w:tc>
          <w:tcPr>
            <w:tcW w:w="1150" w:type="dxa"/>
            <w:noWrap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Random</w:t>
            </w:r>
            <w:r w:rsidR="0093301A">
              <w:rPr>
                <w:rFonts w:ascii="Times New Roman" w:hAnsi="Times New Roman" w:cs="Times New Roman"/>
                <w:i/>
              </w:rPr>
              <w:t xml:space="preserve"> Number</w:t>
            </w:r>
          </w:p>
        </w:tc>
        <w:tc>
          <w:tcPr>
            <w:tcW w:w="1982" w:type="dxa"/>
            <w:noWrap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540F4">
              <w:rPr>
                <w:i/>
              </w:rPr>
              <w:t>Interarrival</w:t>
            </w:r>
            <w:proofErr w:type="spellEnd"/>
            <w:r w:rsidRPr="008540F4">
              <w:rPr>
                <w:i/>
              </w:rPr>
              <w:t xml:space="preserve"> </w:t>
            </w:r>
            <w:r w:rsidRPr="008540F4">
              <w:rPr>
                <w:i/>
              </w:rPr>
              <w:t>T</w:t>
            </w:r>
            <w:r w:rsidRPr="008540F4">
              <w:rPr>
                <w:i/>
              </w:rPr>
              <w:t>ime</w:t>
            </w:r>
          </w:p>
        </w:tc>
      </w:tr>
      <w:tr w:rsidR="00DE22A2" w:rsidRPr="00AE086C" w:rsidTr="0093301A">
        <w:trPr>
          <w:trHeight w:val="315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4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</w:tr>
    </w:tbl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1b. Using the first 30 random numbers from the second row of Table D.5, the average </w:t>
      </w:r>
      <w:proofErr w:type="spellStart"/>
      <w:r>
        <w:t>interarrival</w:t>
      </w:r>
      <w:proofErr w:type="spellEnd"/>
      <w:r>
        <w:t xml:space="preserve"> time is 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150"/>
        <w:gridCol w:w="1982"/>
        <w:gridCol w:w="1982"/>
      </w:tblGrid>
      <w:tr w:rsidR="00DE22A2" w:rsidRPr="00AE086C" w:rsidTr="0093301A">
        <w:trPr>
          <w:trHeight w:val="315"/>
        </w:trPr>
        <w:tc>
          <w:tcPr>
            <w:tcW w:w="960" w:type="dxa"/>
            <w:noWrap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Car</w:t>
            </w:r>
          </w:p>
        </w:tc>
        <w:tc>
          <w:tcPr>
            <w:tcW w:w="1150" w:type="dxa"/>
            <w:noWrap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Random</w:t>
            </w:r>
            <w:r w:rsidRPr="008540F4">
              <w:rPr>
                <w:i/>
              </w:rPr>
              <w:t xml:space="preserve"> Number</w:t>
            </w:r>
          </w:p>
        </w:tc>
        <w:tc>
          <w:tcPr>
            <w:tcW w:w="1982" w:type="dxa"/>
            <w:noWrap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540F4">
              <w:rPr>
                <w:i/>
              </w:rPr>
              <w:t>Interarrival</w:t>
            </w:r>
            <w:proofErr w:type="spellEnd"/>
            <w:r w:rsidRPr="008540F4">
              <w:rPr>
                <w:i/>
              </w:rPr>
              <w:t xml:space="preserve"> </w:t>
            </w:r>
            <w:r w:rsidRPr="008540F4">
              <w:rPr>
                <w:i/>
              </w:rPr>
              <w:t>T</w:t>
            </w:r>
            <w:r w:rsidRPr="008540F4">
              <w:rPr>
                <w:i/>
              </w:rPr>
              <w:t>ime</w:t>
            </w:r>
          </w:p>
        </w:tc>
        <w:tc>
          <w:tcPr>
            <w:tcW w:w="1982" w:type="dxa"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 xml:space="preserve">Cumulative </w:t>
            </w:r>
            <w:r w:rsidRPr="008540F4">
              <w:rPr>
                <w:i/>
              </w:rPr>
              <w:t>T</w:t>
            </w:r>
            <w:r w:rsidRPr="008540F4">
              <w:rPr>
                <w:i/>
              </w:rPr>
              <w:t>ime</w:t>
            </w:r>
          </w:p>
        </w:tc>
      </w:tr>
      <w:tr w:rsidR="00DE22A2" w:rsidRPr="00AE086C" w:rsidTr="0093301A">
        <w:trPr>
          <w:trHeight w:val="315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1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4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5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6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8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11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12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14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15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18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20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23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26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28</w:t>
            </w:r>
          </w:p>
        </w:tc>
      </w:tr>
      <w:tr w:rsidR="00DE22A2" w:rsidRPr="00AE086C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50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82" w:type="dxa"/>
            <w:noWrap/>
            <w:hideMark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AE08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2" w:type="dxa"/>
          </w:tcPr>
          <w:p w:rsidR="00DE22A2" w:rsidRPr="00AE086C" w:rsidRDefault="00DE22A2" w:rsidP="0093301A">
            <w:pPr>
              <w:jc w:val="center"/>
              <w:rPr>
                <w:rFonts w:ascii="Times New Roman" w:hAnsi="Times New Roman" w:cs="Times New Roman"/>
              </w:rPr>
            </w:pPr>
            <w:r w:rsidRPr="001B52BC">
              <w:t>32</w:t>
            </w:r>
          </w:p>
        </w:tc>
      </w:tr>
    </w:tbl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1c. </w:t>
      </w:r>
      <w:proofErr w:type="gramStart"/>
      <w:r w:rsidR="0093301A">
        <w:t>T</w:t>
      </w:r>
      <w:r>
        <w:t>his</w:t>
      </w:r>
      <w:proofErr w:type="gramEnd"/>
      <w:r>
        <w:t xml:space="preserve"> is a very small sample, but the averages should be approximately equal</w:t>
      </w:r>
      <w:r w:rsidR="0093301A">
        <w:t>.</w:t>
      </w:r>
    </w:p>
    <w:p w:rsidR="0093301A" w:rsidRDefault="0093301A" w:rsidP="00DE22A2">
      <w:pPr>
        <w:spacing w:after="0"/>
      </w:pPr>
      <w:r>
        <w:t>Cognitive Domain: Comprehension</w:t>
      </w:r>
    </w:p>
    <w:p w:rsidR="00DE22A2" w:rsidRDefault="0093301A" w:rsidP="00DE22A2">
      <w:pPr>
        <w:spacing w:after="0"/>
      </w:pPr>
      <w:r>
        <w:t>Difficulty Level: Easy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>2a. Average waiting time is 1.2 minutes, average service time is 2 minutes, and average total time is 3.2 minutes.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306"/>
        <w:gridCol w:w="960"/>
        <w:gridCol w:w="960"/>
        <w:gridCol w:w="960"/>
        <w:gridCol w:w="960"/>
        <w:gridCol w:w="960"/>
        <w:gridCol w:w="960"/>
      </w:tblGrid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Car</w:t>
            </w:r>
          </w:p>
        </w:tc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540F4">
              <w:rPr>
                <w:i/>
              </w:rPr>
              <w:t>Interarrival</w:t>
            </w:r>
            <w:proofErr w:type="spellEnd"/>
          </w:p>
        </w:tc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Service</w:t>
            </w:r>
          </w:p>
        </w:tc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Arrive</w:t>
            </w:r>
          </w:p>
        </w:tc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Start</w:t>
            </w:r>
          </w:p>
        </w:tc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Finish</w:t>
            </w:r>
          </w:p>
        </w:tc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Wait</w:t>
            </w:r>
          </w:p>
        </w:tc>
        <w:tc>
          <w:tcPr>
            <w:tcW w:w="960" w:type="dxa"/>
            <w:noWrap/>
            <w:hideMark/>
          </w:tcPr>
          <w:p w:rsidR="00DE22A2" w:rsidRPr="008540F4" w:rsidRDefault="0042189A" w:rsidP="0093301A">
            <w:pPr>
              <w:rPr>
                <w:rFonts w:ascii="Times New Roman" w:hAnsi="Times New Roman" w:cs="Times New Roman"/>
                <w:i/>
              </w:rPr>
            </w:pPr>
            <w:r w:rsidRPr="008540F4">
              <w:rPr>
                <w:i/>
              </w:rPr>
              <w:t>Service + Wait</w:t>
            </w:r>
          </w:p>
        </w:tc>
      </w:tr>
      <w:tr w:rsidR="00DE22A2" w:rsidRPr="007559CE" w:rsidTr="0093301A">
        <w:trPr>
          <w:trHeight w:val="315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5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6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7</w:t>
            </w:r>
          </w:p>
        </w:tc>
      </w:tr>
      <w:tr w:rsidR="00DE22A2" w:rsidRPr="007559CE" w:rsidTr="0093301A">
        <w:trPr>
          <w:trHeight w:val="300"/>
        </w:trPr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E22A2" w:rsidRPr="007559CE" w:rsidRDefault="00DE22A2" w:rsidP="0093301A">
            <w:pPr>
              <w:rPr>
                <w:rFonts w:ascii="Times New Roman" w:hAnsi="Times New Roman" w:cs="Times New Roman"/>
              </w:rPr>
            </w:pPr>
            <w:r w:rsidRPr="007559CE">
              <w:rPr>
                <w:rFonts w:ascii="Times New Roman" w:hAnsi="Times New Roman" w:cs="Times New Roman"/>
              </w:rPr>
              <w:t>7</w:t>
            </w:r>
          </w:p>
        </w:tc>
      </w:tr>
    </w:tbl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2b. </w:t>
      </w:r>
      <w:r w:rsidR="0093301A">
        <w:t>Six</w:t>
      </w:r>
      <w:r>
        <w:t xml:space="preserve"> out of 15 cars wait in the queue.  The probability is 40%.</w:t>
      </w:r>
    </w:p>
    <w:p w:rsidR="0093301A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Medium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3a. </w:t>
      </w:r>
      <w:r w:rsidRPr="00542B53">
        <w:rPr>
          <w:position w:val="-28"/>
        </w:rPr>
        <w:object w:dxaOrig="9560" w:dyaOrig="680">
          <v:shape id="_x0000_i1026" type="#_x0000_t75" style="width:478.4pt;height:34.45pt" o:ole="">
            <v:imagedata r:id="rId9" o:title=""/>
          </v:shape>
          <o:OLEObject Type="Embed" ProgID="Equation.DSMT4" ShapeID="_x0000_i1026" DrawAspect="Content" ObjectID="_1548158131" r:id="rId10"/>
        </w:object>
      </w:r>
      <w:r>
        <w:t xml:space="preserve"> </w:t>
      </w:r>
    </w:p>
    <w:p w:rsidR="00DE22A2" w:rsidRDefault="00DE22A2" w:rsidP="00DE22A2">
      <w:pPr>
        <w:spacing w:after="0"/>
      </w:pPr>
      <w:r>
        <w:t>3b. Using the first 48 random numbers from the first two rows of Table D.5, the average time between calls is 3.79</w:t>
      </w:r>
      <w:r w:rsidR="0093301A">
        <w:t>.</w:t>
      </w:r>
    </w:p>
    <w:p w:rsidR="00DE22A2" w:rsidRDefault="00DE22A2" w:rsidP="00DE22A2">
      <w:pPr>
        <w:spacing w:after="0"/>
      </w:pPr>
      <w:r>
        <w:t xml:space="preserve">3c. </w:t>
      </w:r>
      <w:proofErr w:type="gramStart"/>
      <w:r>
        <w:t>This</w:t>
      </w:r>
      <w:proofErr w:type="gramEnd"/>
      <w:r>
        <w:t xml:space="preserve"> is a small sample</w:t>
      </w:r>
      <w:r w:rsidR="0093301A">
        <w:t>,</w:t>
      </w:r>
      <w:r>
        <w:t xml:space="preserve"> so the simulated values should be different from the computed values in </w:t>
      </w:r>
      <w:r w:rsidR="0093301A">
        <w:t>3</w:t>
      </w:r>
      <w:r>
        <w:t>a.</w:t>
      </w:r>
    </w:p>
    <w:p w:rsidR="0093301A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Medium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>4a.</w:t>
      </w:r>
    </w:p>
    <w:tbl>
      <w:tblPr>
        <w:tblW w:w="9660" w:type="dxa"/>
        <w:tblInd w:w="-5" w:type="dxa"/>
        <w:tblLook w:val="04A0" w:firstRow="1" w:lastRow="0" w:firstColumn="1" w:lastColumn="0" w:noHBand="0" w:noVBand="1"/>
      </w:tblPr>
      <w:tblGrid>
        <w:gridCol w:w="680"/>
        <w:gridCol w:w="935"/>
        <w:gridCol w:w="1220"/>
        <w:gridCol w:w="1030"/>
        <w:gridCol w:w="1190"/>
        <w:gridCol w:w="1139"/>
        <w:gridCol w:w="1205"/>
        <w:gridCol w:w="857"/>
        <w:gridCol w:w="1030"/>
        <w:gridCol w:w="1190"/>
      </w:tblGrid>
      <w:tr w:rsidR="00DE22A2" w:rsidRPr="008552B7" w:rsidTr="0093301A">
        <w:trPr>
          <w:trHeight w:val="57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Day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Order Receipt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Beginning Inventory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Random Number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Simulated Demand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Ending Inventory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Backorder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Order Placed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Random Number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Simulated Lead Time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-3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  <w:tr w:rsidR="00DE22A2" w:rsidRPr="008552B7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52B7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552B7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>4b.</w:t>
      </w:r>
      <w:r w:rsidRPr="008552B7">
        <w:rPr>
          <w:position w:val="-6"/>
        </w:rPr>
        <w:object w:dxaOrig="3940" w:dyaOrig="279">
          <v:shape id="_x0000_i1027" type="#_x0000_t75" style="width:197.9pt;height:13.7pt" o:ole="">
            <v:imagedata r:id="rId11" o:title=""/>
          </v:shape>
          <o:OLEObject Type="Embed" ProgID="Equation.DSMT4" ShapeID="_x0000_i1027" DrawAspect="Content" ObjectID="_1548158132" r:id="rId12"/>
        </w:object>
      </w:r>
      <w:r>
        <w:t xml:space="preserve"> </w:t>
      </w:r>
    </w:p>
    <w:p w:rsidR="0093301A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lastRenderedPageBreak/>
        <w:t>Difficulty Level: Hard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>5a.</w:t>
      </w:r>
    </w:p>
    <w:tbl>
      <w:tblPr>
        <w:tblW w:w="106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4"/>
        <w:gridCol w:w="1040"/>
        <w:gridCol w:w="945"/>
        <w:gridCol w:w="1165"/>
        <w:gridCol w:w="874"/>
        <w:gridCol w:w="1069"/>
        <w:gridCol w:w="874"/>
        <w:gridCol w:w="1069"/>
        <w:gridCol w:w="874"/>
        <w:gridCol w:w="1069"/>
        <w:gridCol w:w="971"/>
      </w:tblGrid>
      <w:tr w:rsidR="0093301A" w:rsidRPr="0083699A" w:rsidTr="0093301A">
        <w:trPr>
          <w:trHeight w:val="5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Day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Random Number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Break downs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Random Number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Repair Time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Random Number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Repair Time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Random Number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Repair Time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Random Number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8540F4">
              <w:rPr>
                <w:rFonts w:ascii="Calibri" w:hAnsi="Calibri"/>
                <w:i/>
                <w:color w:val="000000"/>
              </w:rPr>
              <w:t>Repair Time</w:t>
            </w: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</w:tr>
      <w:tr w:rsidR="0093301A" w:rsidRPr="0083699A" w:rsidTr="0093301A">
        <w:trPr>
          <w:trHeight w:val="29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3699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3699A" w:rsidRDefault="00DE22A2" w:rsidP="0093301A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DE22A2" w:rsidRDefault="00DE22A2" w:rsidP="00DE22A2">
      <w:pPr>
        <w:spacing w:after="0"/>
      </w:pPr>
      <w:r>
        <w:t>5b. Average repair time is 1.62 hours</w:t>
      </w:r>
      <w:r w:rsidR="0093301A">
        <w:t>,</w:t>
      </w:r>
      <w:r>
        <w:t xml:space="preserve"> and the average weekly repair cost is $280.</w:t>
      </w:r>
    </w:p>
    <w:p w:rsidR="0093301A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Medium</w:t>
      </w:r>
    </w:p>
    <w:p w:rsidR="00DE22A2" w:rsidRPr="00C96D07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6a. Random numbers were generated in Excel using the </w:t>
      </w:r>
      <w:proofErr w:type="gramStart"/>
      <w:r>
        <w:t>RANDBETWEEN(</w:t>
      </w:r>
      <w:proofErr w:type="gramEnd"/>
      <w:r>
        <w:t>0,100) function.</w:t>
      </w:r>
    </w:p>
    <w:p w:rsidR="00DE22A2" w:rsidRDefault="00DE22A2" w:rsidP="00DE22A2">
      <w:pPr>
        <w:spacing w:after="0"/>
      </w:pPr>
    </w:p>
    <w:tbl>
      <w:tblPr>
        <w:tblW w:w="8756" w:type="dxa"/>
        <w:tblInd w:w="895" w:type="dxa"/>
        <w:tblLayout w:type="fixed"/>
        <w:tblLook w:val="04A0" w:firstRow="1" w:lastRow="0" w:firstColumn="1" w:lastColumn="0" w:noHBand="0" w:noVBand="1"/>
      </w:tblPr>
      <w:tblGrid>
        <w:gridCol w:w="750"/>
        <w:gridCol w:w="797"/>
        <w:gridCol w:w="1106"/>
        <w:gridCol w:w="797"/>
        <w:gridCol w:w="1179"/>
        <w:gridCol w:w="1324"/>
        <w:gridCol w:w="2803"/>
      </w:tblGrid>
      <w:tr w:rsidR="00DE22A2" w:rsidRPr="00FF0244" w:rsidTr="008540F4">
        <w:trPr>
          <w:trHeight w:val="58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Day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 xml:space="preserve">Rand </w:t>
            </w:r>
            <w:r w:rsidR="00D338E3">
              <w:rPr>
                <w:i/>
                <w:color w:val="000000"/>
              </w:rPr>
              <w:t>#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Ship Arrivals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</w:t>
            </w:r>
            <w:r w:rsidR="00D338E3">
              <w:rPr>
                <w:i/>
                <w:color w:val="000000"/>
              </w:rPr>
              <w:t xml:space="preserve"> #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Unload Capacity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Ships Not Unloaded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Cumulative Carryover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99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99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97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9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lastRenderedPageBreak/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8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10</w:t>
            </w:r>
          </w:p>
        </w:tc>
      </w:tr>
      <w:tr w:rsidR="00DE22A2" w:rsidRPr="00FF0244" w:rsidTr="008540F4">
        <w:trPr>
          <w:trHeight w:val="29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0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FF0244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FF0244">
              <w:rPr>
                <w:color w:val="000000"/>
              </w:rPr>
              <w:t>10</w:t>
            </w:r>
          </w:p>
        </w:tc>
      </w:tr>
    </w:tbl>
    <w:p w:rsidR="00DE22A2" w:rsidRDefault="00DE22A2" w:rsidP="00DE22A2">
      <w:pPr>
        <w:spacing w:after="0"/>
      </w:pPr>
      <w:r>
        <w:t xml:space="preserve">6b. </w:t>
      </w:r>
      <w:proofErr w:type="gramStart"/>
      <w:r>
        <w:t>The</w:t>
      </w:r>
      <w:proofErr w:type="gramEnd"/>
      <w:r>
        <w:t xml:space="preserve"> average number of ship arrivals is 2.8 per day. The average number of ships unloaded is 2.3 per day. On average, 0.9 arriving ships are not unloaded each day.</w:t>
      </w:r>
    </w:p>
    <w:p w:rsidR="00D338E3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Hard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7a. Random numbers </w:t>
      </w:r>
      <w:r w:rsidR="00D338E3">
        <w:t xml:space="preserve">were </w:t>
      </w:r>
      <w:r>
        <w:t>generated using Excel’s RANDBETWEEN function.</w:t>
      </w:r>
    </w:p>
    <w:tbl>
      <w:tblPr>
        <w:tblW w:w="9702" w:type="dxa"/>
        <w:tblInd w:w="-5" w:type="dxa"/>
        <w:tblLook w:val="04A0" w:firstRow="1" w:lastRow="0" w:firstColumn="1" w:lastColumn="0" w:noHBand="0" w:noVBand="1"/>
      </w:tblPr>
      <w:tblGrid>
        <w:gridCol w:w="703"/>
        <w:gridCol w:w="747"/>
        <w:gridCol w:w="1033"/>
        <w:gridCol w:w="746"/>
        <w:gridCol w:w="746"/>
        <w:gridCol w:w="746"/>
        <w:gridCol w:w="746"/>
        <w:gridCol w:w="746"/>
        <w:gridCol w:w="746"/>
        <w:gridCol w:w="746"/>
        <w:gridCol w:w="992"/>
        <w:gridCol w:w="1005"/>
      </w:tblGrid>
      <w:tr w:rsidR="00DE22A2" w:rsidRPr="006E0A2E" w:rsidTr="008540F4">
        <w:trPr>
          <w:trHeight w:val="86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Day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Patient Arrivals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Highest Rand #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D338E3" w:rsidP="0093301A">
            <w:pPr>
              <w:spacing w:after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Number of </w:t>
            </w:r>
            <w:r w:rsidR="0042189A" w:rsidRPr="008540F4">
              <w:rPr>
                <w:i/>
                <w:color w:val="000000"/>
              </w:rPr>
              <w:t xml:space="preserve">Doctors 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88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59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27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96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  <w:tr w:rsidR="00DE22A2" w:rsidRPr="006E0A2E" w:rsidTr="008540F4">
        <w:trPr>
          <w:trHeight w:val="28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15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68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39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79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6E0A2E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6E0A2E">
              <w:rPr>
                <w:color w:val="000000"/>
              </w:rPr>
              <w:t>4</w:t>
            </w:r>
          </w:p>
        </w:tc>
      </w:tr>
    </w:tbl>
    <w:p w:rsidR="00DE22A2" w:rsidRDefault="00DE22A2" w:rsidP="00DE22A2">
      <w:pPr>
        <w:spacing w:after="0"/>
      </w:pPr>
      <w:r>
        <w:t xml:space="preserve">7b. </w:t>
      </w:r>
      <w:proofErr w:type="gramStart"/>
      <w:r>
        <w:t>The</w:t>
      </w:r>
      <w:proofErr w:type="gramEnd"/>
      <w:r>
        <w:t xml:space="preserve"> average number of patient arrivals each night is 2.65. Using just the maximum injury as an indicator, there are 3.2 doctors needed each night</w:t>
      </w:r>
      <w:r w:rsidR="00D338E3">
        <w:t>,</w:t>
      </w:r>
      <w:r>
        <w:t xml:space="preserve"> with a maximum of </w:t>
      </w:r>
      <w:r w:rsidR="00D338E3">
        <w:t>four</w:t>
      </w:r>
      <w:r>
        <w:t xml:space="preserve"> on several nights. If each patient need</w:t>
      </w:r>
      <w:r w:rsidR="00D338E3">
        <w:t>s</w:t>
      </w:r>
      <w:r>
        <w:t xml:space="preserve"> multiple doctors and the doctors are not allowed to switch from one patient to the next, then the maximum number of doctors needed on night</w:t>
      </w:r>
      <w:r w:rsidR="00D338E3">
        <w:t xml:space="preserve">s is 14, </w:t>
      </w:r>
      <w:r>
        <w:t>and the average number needed is 6.87.</w:t>
      </w:r>
    </w:p>
    <w:p w:rsidR="00D338E3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Hard</w:t>
      </w:r>
    </w:p>
    <w:p w:rsidR="00DE22A2" w:rsidRPr="00C96D07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 xml:space="preserve">8. Random numbers </w:t>
      </w:r>
      <w:r w:rsidR="00D338E3">
        <w:t xml:space="preserve">were </w:t>
      </w:r>
      <w:r>
        <w:t>generated using Excel’s RANDBETWEEN function.</w:t>
      </w:r>
    </w:p>
    <w:tbl>
      <w:tblPr>
        <w:tblW w:w="7563" w:type="dxa"/>
        <w:tblInd w:w="535" w:type="dxa"/>
        <w:tblLook w:val="04A0" w:firstRow="1" w:lastRow="0" w:firstColumn="1" w:lastColumn="0" w:noHBand="0" w:noVBand="1"/>
      </w:tblPr>
      <w:tblGrid>
        <w:gridCol w:w="736"/>
        <w:gridCol w:w="940"/>
        <w:gridCol w:w="1030"/>
        <w:gridCol w:w="950"/>
        <w:gridCol w:w="990"/>
        <w:gridCol w:w="603"/>
        <w:gridCol w:w="640"/>
        <w:gridCol w:w="1007"/>
        <w:gridCol w:w="723"/>
      </w:tblGrid>
      <w:tr w:rsidR="00DE22A2" w:rsidRPr="008D306B" w:rsidTr="0093301A">
        <w:trPr>
          <w:trHeight w:val="8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Week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Demand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Lead Time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Beg Inv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End Inv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proofErr w:type="gramStart"/>
            <w:r w:rsidRPr="008540F4">
              <w:rPr>
                <w:i/>
                <w:color w:val="000000"/>
              </w:rPr>
              <w:t>Order ?</w:t>
            </w:r>
            <w:proofErr w:type="gramEnd"/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Lost Sales</w:t>
            </w: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YES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</w:t>
            </w: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lastRenderedPageBreak/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</w:t>
            </w: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70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YES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5</w:t>
            </w: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21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8D306B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8D306B">
              <w:rPr>
                <w:color w:val="000000"/>
              </w:rPr>
              <w:t>NO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D306B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>Champion places two orders at a cost of $140. Champion loses 11 sales at a cost of $2</w:t>
      </w:r>
      <w:r w:rsidR="00D338E3">
        <w:t>,</w:t>
      </w:r>
      <w:r>
        <w:t>200. The total holding cost of inventory is $1</w:t>
      </w:r>
      <w:r w:rsidR="00D338E3">
        <w:t>,</w:t>
      </w:r>
      <w:r>
        <w:t>280. The total inventory management cost is $3</w:t>
      </w:r>
      <w:r w:rsidR="00D338E3">
        <w:t>,</w:t>
      </w:r>
      <w:r>
        <w:t>620.</w:t>
      </w:r>
    </w:p>
    <w:p w:rsidR="00D338E3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Medium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>9a.</w:t>
      </w:r>
    </w:p>
    <w:tbl>
      <w:tblPr>
        <w:tblW w:w="7860" w:type="dxa"/>
        <w:tblInd w:w="-5" w:type="dxa"/>
        <w:tblLook w:val="04A0" w:firstRow="1" w:lastRow="0" w:firstColumn="1" w:lastColumn="0" w:noHBand="0" w:noVBand="1"/>
      </w:tblPr>
      <w:tblGrid>
        <w:gridCol w:w="680"/>
        <w:gridCol w:w="723"/>
        <w:gridCol w:w="1350"/>
        <w:gridCol w:w="910"/>
        <w:gridCol w:w="723"/>
        <w:gridCol w:w="696"/>
        <w:gridCol w:w="723"/>
        <w:gridCol w:w="803"/>
        <w:gridCol w:w="843"/>
        <w:gridCol w:w="816"/>
        <w:gridCol w:w="816"/>
      </w:tblGrid>
      <w:tr w:rsidR="00DE22A2" w:rsidRPr="00574F23" w:rsidTr="0093301A">
        <w:trPr>
          <w:trHeight w:val="8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Call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Call Interarrival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Arrival Time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Tom Time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Rand #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Harry Time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In Queue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Tom Ready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8540F4" w:rsidRDefault="0042189A" w:rsidP="0093301A">
            <w:pPr>
              <w:spacing w:after="0"/>
              <w:jc w:val="center"/>
              <w:rPr>
                <w:i/>
                <w:color w:val="000000"/>
              </w:rPr>
            </w:pPr>
            <w:r w:rsidRPr="008540F4">
              <w:rPr>
                <w:i/>
                <w:color w:val="000000"/>
              </w:rPr>
              <w:t>Harry Ready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6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12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17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24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28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33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38</w:t>
            </w: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</w:tr>
      <w:tr w:rsidR="00DE22A2" w:rsidRPr="00574F23" w:rsidTr="0093301A">
        <w:trPr>
          <w:trHeight w:val="2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574F23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574F23">
              <w:rPr>
                <w:color w:val="000000"/>
              </w:rPr>
              <w:t>42</w:t>
            </w:r>
          </w:p>
        </w:tc>
      </w:tr>
    </w:tbl>
    <w:p w:rsidR="00DE22A2" w:rsidRDefault="00DE22A2" w:rsidP="00DE22A2">
      <w:pPr>
        <w:spacing w:after="0"/>
      </w:pPr>
      <w:r>
        <w:t xml:space="preserve">9b. </w:t>
      </w:r>
      <w:proofErr w:type="gramStart"/>
      <w:r>
        <w:t>There</w:t>
      </w:r>
      <w:proofErr w:type="gramEnd"/>
      <w:r>
        <w:t xml:space="preserve"> is no customer waiting in this simulation. Customers are in the system only for actual call time, which averages 2.5 minutes. Tom averages 1.58 minutes per call</w:t>
      </w:r>
      <w:r w:rsidR="00D338E3">
        <w:t>,</w:t>
      </w:r>
      <w:r>
        <w:t xml:space="preserve"> while Harry averages 3.44 minutes per call.</w:t>
      </w:r>
    </w:p>
    <w:p w:rsidR="00D338E3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Hard</w:t>
      </w:r>
    </w:p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lastRenderedPageBreak/>
        <w:t>10. Numbers were generated using Excel’s RANDBETWEEN function.</w:t>
      </w:r>
    </w:p>
    <w:tbl>
      <w:tblPr>
        <w:tblW w:w="4546" w:type="dxa"/>
        <w:tblInd w:w="805" w:type="dxa"/>
        <w:tblLook w:val="04A0" w:firstRow="1" w:lastRow="0" w:firstColumn="1" w:lastColumn="0" w:noHBand="0" w:noVBand="1"/>
      </w:tblPr>
      <w:tblGrid>
        <w:gridCol w:w="697"/>
        <w:gridCol w:w="937"/>
        <w:gridCol w:w="1120"/>
        <w:gridCol w:w="950"/>
        <w:gridCol w:w="870"/>
      </w:tblGrid>
      <w:tr w:rsidR="00DE22A2" w:rsidRPr="00A03E4F" w:rsidTr="0093301A">
        <w:trPr>
          <w:trHeight w:val="86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D338E3" w:rsidRDefault="0042189A" w:rsidP="0093301A">
            <w:pPr>
              <w:spacing w:after="0"/>
              <w:jc w:val="center"/>
              <w:rPr>
                <w:i/>
                <w:color w:val="000000"/>
                <w:rPrChange w:id="0" w:author="amy harris" w:date="2017-02-08T22:52:00Z">
                  <w:rPr>
                    <w:color w:val="000000"/>
                  </w:rPr>
                </w:rPrChange>
              </w:rPr>
            </w:pPr>
            <w:bookmarkStart w:id="1" w:name="_GoBack" w:colFirst="0" w:colLast="4"/>
            <w:r w:rsidRPr="0042189A">
              <w:rPr>
                <w:i/>
                <w:color w:val="000000"/>
                <w:rPrChange w:id="2" w:author="amy harris" w:date="2017-02-08T22:52:00Z">
                  <w:rPr>
                    <w:color w:val="000000"/>
                  </w:rPr>
                </w:rPrChange>
              </w:rPr>
              <w:t>Trial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D338E3" w:rsidRDefault="0042189A" w:rsidP="0093301A">
            <w:pPr>
              <w:spacing w:after="0"/>
              <w:jc w:val="center"/>
              <w:rPr>
                <w:i/>
                <w:color w:val="000000"/>
                <w:rPrChange w:id="3" w:author="amy harris" w:date="2017-02-08T22:52:00Z">
                  <w:rPr>
                    <w:color w:val="000000"/>
                  </w:rPr>
                </w:rPrChange>
              </w:rPr>
            </w:pPr>
            <w:r w:rsidRPr="0042189A">
              <w:rPr>
                <w:i/>
                <w:color w:val="000000"/>
                <w:rPrChange w:id="4" w:author="amy harris" w:date="2017-02-08T22:52:00Z">
                  <w:rPr>
                    <w:color w:val="000000"/>
                  </w:rPr>
                </w:rPrChange>
              </w:rPr>
              <w:t>Rand #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D338E3" w:rsidRDefault="0042189A" w:rsidP="0093301A">
            <w:pPr>
              <w:spacing w:after="0"/>
              <w:jc w:val="center"/>
              <w:rPr>
                <w:i/>
                <w:color w:val="000000"/>
                <w:rPrChange w:id="5" w:author="amy harris" w:date="2017-02-08T22:52:00Z">
                  <w:rPr>
                    <w:color w:val="000000"/>
                  </w:rPr>
                </w:rPrChange>
              </w:rPr>
            </w:pPr>
            <w:r w:rsidRPr="0042189A">
              <w:rPr>
                <w:i/>
                <w:color w:val="000000"/>
                <w:rPrChange w:id="6" w:author="amy harris" w:date="2017-02-08T22:52:00Z">
                  <w:rPr>
                    <w:color w:val="000000"/>
                  </w:rPr>
                </w:rPrChange>
              </w:rPr>
              <w:t>Failure Time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D338E3" w:rsidRDefault="0042189A" w:rsidP="0093301A">
            <w:pPr>
              <w:spacing w:after="0"/>
              <w:jc w:val="center"/>
              <w:rPr>
                <w:i/>
                <w:color w:val="000000"/>
                <w:rPrChange w:id="7" w:author="amy harris" w:date="2017-02-08T22:52:00Z">
                  <w:rPr>
                    <w:color w:val="000000"/>
                  </w:rPr>
                </w:rPrChange>
              </w:rPr>
            </w:pPr>
            <w:r w:rsidRPr="0042189A">
              <w:rPr>
                <w:i/>
                <w:color w:val="000000"/>
                <w:rPrChange w:id="8" w:author="amy harris" w:date="2017-02-08T22:52:00Z">
                  <w:rPr>
                    <w:color w:val="000000"/>
                  </w:rPr>
                </w:rPrChange>
              </w:rPr>
              <w:t>Rand #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A2" w:rsidRPr="00D338E3" w:rsidRDefault="0042189A" w:rsidP="0093301A">
            <w:pPr>
              <w:spacing w:after="0"/>
              <w:jc w:val="center"/>
              <w:rPr>
                <w:i/>
                <w:color w:val="000000"/>
                <w:rPrChange w:id="9" w:author="amy harris" w:date="2017-02-08T22:52:00Z">
                  <w:rPr>
                    <w:color w:val="000000"/>
                  </w:rPr>
                </w:rPrChange>
              </w:rPr>
            </w:pPr>
            <w:r w:rsidRPr="0042189A">
              <w:rPr>
                <w:i/>
                <w:color w:val="000000"/>
                <w:rPrChange w:id="10" w:author="amy harris" w:date="2017-02-08T22:52:00Z">
                  <w:rPr>
                    <w:color w:val="000000"/>
                  </w:rPr>
                </w:rPrChange>
              </w:rPr>
              <w:t>Repair Time</w:t>
            </w:r>
          </w:p>
        </w:tc>
      </w:tr>
      <w:bookmarkEnd w:id="1"/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1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15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2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10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3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10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4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5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5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23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10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6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95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20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7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5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900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10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</w:t>
            </w:r>
            <w:ins w:id="18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10</w:t>
            </w:r>
          </w:p>
        </w:tc>
      </w:tr>
      <w:tr w:rsidR="00DE22A2" w:rsidRPr="00A03E4F" w:rsidTr="0093301A">
        <w:trPr>
          <w:trHeight w:val="288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commentRangeStart w:id="19"/>
            <w:r w:rsidRPr="00A03E4F">
              <w:rPr>
                <w:color w:val="000000"/>
              </w:rPr>
              <w:t>1</w:t>
            </w:r>
            <w:ins w:id="20" w:author="amy harris" w:date="2017-02-08T22:53:00Z">
              <w:r w:rsidR="00D338E3">
                <w:rPr>
                  <w:color w:val="000000"/>
                </w:rPr>
                <w:t>,</w:t>
              </w:r>
            </w:ins>
            <w:r w:rsidRPr="00A03E4F">
              <w:rPr>
                <w:color w:val="000000"/>
              </w:rPr>
              <w:t>200</w:t>
            </w:r>
            <w:commentRangeEnd w:id="19"/>
            <w:r w:rsidR="00D338E3">
              <w:rPr>
                <w:rStyle w:val="CommentReference"/>
                <w:rFonts w:asciiTheme="minorHAnsi" w:eastAsiaTheme="minorHAnsi" w:hAnsiTheme="minorHAnsi" w:cstheme="minorBidi"/>
              </w:rPr>
              <w:commentReference w:id="19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A2" w:rsidRPr="00A03E4F" w:rsidRDefault="00DE22A2" w:rsidP="0093301A">
            <w:pPr>
              <w:spacing w:after="0"/>
              <w:jc w:val="center"/>
              <w:rPr>
                <w:color w:val="000000"/>
              </w:rPr>
            </w:pPr>
            <w:r w:rsidRPr="00A03E4F">
              <w:rPr>
                <w:color w:val="000000"/>
              </w:rPr>
              <w:t>10</w:t>
            </w:r>
          </w:p>
        </w:tc>
      </w:tr>
    </w:tbl>
    <w:p w:rsidR="00DE22A2" w:rsidRDefault="00DE22A2" w:rsidP="00DE22A2">
      <w:pPr>
        <w:spacing w:after="0"/>
      </w:pPr>
    </w:p>
    <w:p w:rsidR="00DE22A2" w:rsidRDefault="00DE22A2" w:rsidP="00DE22A2">
      <w:pPr>
        <w:spacing w:after="0"/>
      </w:pPr>
      <w:r>
        <w:t>The average repair time was 10.5 minutes</w:t>
      </w:r>
      <w:ins w:id="21" w:author="amy harris" w:date="2017-02-08T22:52:00Z">
        <w:r w:rsidR="00D338E3">
          <w:t>,</w:t>
        </w:r>
      </w:ins>
      <w:r>
        <w:t xml:space="preserve"> and total repair labor cost was a paltry $70. The loss due to down time was $1</w:t>
      </w:r>
      <w:ins w:id="22" w:author="amy harris" w:date="2017-02-08T22:52:00Z">
        <w:r w:rsidR="00D338E3">
          <w:t>,</w:t>
        </w:r>
      </w:ins>
      <w:r>
        <w:t>750. The total cost of bearing failure was $1</w:t>
      </w:r>
      <w:ins w:id="23" w:author="amy harris" w:date="2017-02-08T22:52:00Z">
        <w:r w:rsidR="00D338E3">
          <w:t>,</w:t>
        </w:r>
      </w:ins>
      <w:r>
        <w:t>820. The average time between repairs was 1</w:t>
      </w:r>
      <w:ins w:id="24" w:author="amy harris" w:date="2017-02-08T22:53:00Z">
        <w:r w:rsidR="00D338E3">
          <w:t>,</w:t>
        </w:r>
      </w:ins>
      <w:r>
        <w:t xml:space="preserve">170 hours. </w:t>
      </w:r>
    </w:p>
    <w:p w:rsidR="00D338E3" w:rsidRDefault="0093301A" w:rsidP="00DE22A2">
      <w:pPr>
        <w:spacing w:after="0"/>
      </w:pPr>
      <w:r>
        <w:t>Cognitive Domain: Analysis</w:t>
      </w:r>
    </w:p>
    <w:p w:rsidR="00DE22A2" w:rsidRDefault="0093301A" w:rsidP="00DE22A2">
      <w:pPr>
        <w:spacing w:after="0"/>
      </w:pPr>
      <w:r>
        <w:t>Difficulty Level: Medium</w:t>
      </w:r>
    </w:p>
    <w:p w:rsidR="00DE22A2" w:rsidRDefault="00DE22A2" w:rsidP="00DE22A2">
      <w:pPr>
        <w:spacing w:after="0"/>
      </w:pPr>
    </w:p>
    <w:p w:rsidR="00542CC3" w:rsidRPr="00A44E55" w:rsidRDefault="00542CC3" w:rsidP="00542CC3"/>
    <w:sectPr w:rsidR="00542CC3" w:rsidRPr="00A44E55" w:rsidSect="003E708D">
      <w:headerReference w:type="default" r:id="rId14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9" w:author="amy harris" w:date="2017-02-08T22:54:00Z" w:initials="ah">
    <w:p w:rsidR="00D338E3" w:rsidRDefault="00D338E3">
      <w:pPr>
        <w:pStyle w:val="CommentText"/>
      </w:pPr>
      <w:r>
        <w:rPr>
          <w:rStyle w:val="CommentReference"/>
        </w:rPr>
        <w:annotationRef/>
      </w:r>
      <w:r w:rsidR="0005162B">
        <w:t>AU: Please confirm that the commas belong in these 4-digit numbers and the time between repairs in the paragraph.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6A" w:rsidRDefault="006A656A">
      <w:r>
        <w:separator/>
      </w:r>
    </w:p>
  </w:endnote>
  <w:endnote w:type="continuationSeparator" w:id="0">
    <w:p w:rsidR="006A656A" w:rsidRDefault="006A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LTStd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6A" w:rsidRDefault="006A656A">
      <w:r>
        <w:separator/>
      </w:r>
    </w:p>
  </w:footnote>
  <w:footnote w:type="continuationSeparator" w:id="0">
    <w:p w:rsidR="006A656A" w:rsidRDefault="006A6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01A" w:rsidRDefault="0093301A" w:rsidP="003E708D">
    <w:pPr>
      <w:pStyle w:val="Header"/>
      <w:jc w:val="right"/>
    </w:pPr>
    <w:r>
      <w:t>Instructor Resource</w:t>
    </w:r>
  </w:p>
  <w:p w:rsidR="0093301A" w:rsidRDefault="0093301A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1e</w:t>
    </w:r>
  </w:p>
  <w:p w:rsidR="0093301A" w:rsidRPr="004762E3" w:rsidRDefault="0093301A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9872069"/>
    <w:multiLevelType w:val="hybridMultilevel"/>
    <w:tmpl w:val="EEA4D1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855313"/>
    <w:multiLevelType w:val="multilevel"/>
    <w:tmpl w:val="1566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943C28"/>
    <w:multiLevelType w:val="hybridMultilevel"/>
    <w:tmpl w:val="8782E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4038F"/>
    <w:multiLevelType w:val="hybridMultilevel"/>
    <w:tmpl w:val="4454B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B5F20"/>
    <w:multiLevelType w:val="hybridMultilevel"/>
    <w:tmpl w:val="131A1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B39CC"/>
    <w:multiLevelType w:val="hybridMultilevel"/>
    <w:tmpl w:val="227067D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0A63022"/>
    <w:multiLevelType w:val="hybridMultilevel"/>
    <w:tmpl w:val="7F044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85064"/>
    <w:multiLevelType w:val="hybridMultilevel"/>
    <w:tmpl w:val="89DC4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C076A"/>
    <w:multiLevelType w:val="hybridMultilevel"/>
    <w:tmpl w:val="5C164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A00FE"/>
    <w:multiLevelType w:val="hybridMultilevel"/>
    <w:tmpl w:val="9866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40016"/>
    <w:multiLevelType w:val="hybridMultilevel"/>
    <w:tmpl w:val="2E90B0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E5458"/>
    <w:multiLevelType w:val="hybridMultilevel"/>
    <w:tmpl w:val="F14C82D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10633D"/>
    <w:multiLevelType w:val="hybridMultilevel"/>
    <w:tmpl w:val="BC28EC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612B7"/>
    <w:multiLevelType w:val="hybridMultilevel"/>
    <w:tmpl w:val="B37628D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6C7D6B"/>
    <w:multiLevelType w:val="hybridMultilevel"/>
    <w:tmpl w:val="67A23C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055C9"/>
    <w:multiLevelType w:val="hybridMultilevel"/>
    <w:tmpl w:val="6D6E89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B936F5"/>
    <w:multiLevelType w:val="hybridMultilevel"/>
    <w:tmpl w:val="3B8018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6D02F20"/>
    <w:multiLevelType w:val="multilevel"/>
    <w:tmpl w:val="1B74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3329D3"/>
    <w:multiLevelType w:val="hybridMultilevel"/>
    <w:tmpl w:val="662E62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0"/>
  </w:num>
  <w:num w:numId="3">
    <w:abstractNumId w:val="26"/>
  </w:num>
  <w:num w:numId="4">
    <w:abstractNumId w:val="19"/>
  </w:num>
  <w:num w:numId="5">
    <w:abstractNumId w:val="21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27"/>
  </w:num>
  <w:num w:numId="12">
    <w:abstractNumId w:val="28"/>
  </w:num>
  <w:num w:numId="13">
    <w:abstractNumId w:val="15"/>
  </w:num>
  <w:num w:numId="14">
    <w:abstractNumId w:val="18"/>
  </w:num>
  <w:num w:numId="15">
    <w:abstractNumId w:val="25"/>
  </w:num>
  <w:num w:numId="16">
    <w:abstractNumId w:val="14"/>
  </w:num>
  <w:num w:numId="17">
    <w:abstractNumId w:val="11"/>
  </w:num>
  <w:num w:numId="18">
    <w:abstractNumId w:val="22"/>
  </w:num>
  <w:num w:numId="19">
    <w:abstractNumId w:val="9"/>
  </w:num>
  <w:num w:numId="20">
    <w:abstractNumId w:val="5"/>
  </w:num>
  <w:num w:numId="21">
    <w:abstractNumId w:val="12"/>
  </w:num>
  <w:num w:numId="22">
    <w:abstractNumId w:val="10"/>
  </w:num>
  <w:num w:numId="23">
    <w:abstractNumId w:val="20"/>
  </w:num>
  <w:num w:numId="24">
    <w:abstractNumId w:val="4"/>
  </w:num>
  <w:num w:numId="25">
    <w:abstractNumId w:val="17"/>
  </w:num>
  <w:num w:numId="26">
    <w:abstractNumId w:val="29"/>
  </w:num>
  <w:num w:numId="27">
    <w:abstractNumId w:val="24"/>
  </w:num>
  <w:num w:numId="28">
    <w:abstractNumId w:val="23"/>
  </w:num>
  <w:num w:numId="29">
    <w:abstractNumId w:val="8"/>
  </w:num>
  <w:num w:numId="30">
    <w:abstractNumId w:val="1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5162B"/>
    <w:rsid w:val="000915C3"/>
    <w:rsid w:val="000F388C"/>
    <w:rsid w:val="00133E6C"/>
    <w:rsid w:val="00185227"/>
    <w:rsid w:val="001B761C"/>
    <w:rsid w:val="001F7343"/>
    <w:rsid w:val="00227074"/>
    <w:rsid w:val="002633A4"/>
    <w:rsid w:val="00272B2E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7148"/>
    <w:rsid w:val="0041308D"/>
    <w:rsid w:val="0042189A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5F6A42"/>
    <w:rsid w:val="00616A17"/>
    <w:rsid w:val="006537C0"/>
    <w:rsid w:val="00661127"/>
    <w:rsid w:val="0067627F"/>
    <w:rsid w:val="006A656A"/>
    <w:rsid w:val="006D1107"/>
    <w:rsid w:val="006E1D22"/>
    <w:rsid w:val="0072507A"/>
    <w:rsid w:val="007557A1"/>
    <w:rsid w:val="00761723"/>
    <w:rsid w:val="007B2823"/>
    <w:rsid w:val="00811EC9"/>
    <w:rsid w:val="00852986"/>
    <w:rsid w:val="008540F4"/>
    <w:rsid w:val="00870008"/>
    <w:rsid w:val="00873C3A"/>
    <w:rsid w:val="00876836"/>
    <w:rsid w:val="008978D0"/>
    <w:rsid w:val="008B339D"/>
    <w:rsid w:val="008C4617"/>
    <w:rsid w:val="008D029E"/>
    <w:rsid w:val="008E46E0"/>
    <w:rsid w:val="0093301A"/>
    <w:rsid w:val="00956287"/>
    <w:rsid w:val="00963D40"/>
    <w:rsid w:val="00974AA9"/>
    <w:rsid w:val="009A40A6"/>
    <w:rsid w:val="009B2FE8"/>
    <w:rsid w:val="009B58DA"/>
    <w:rsid w:val="00A059F3"/>
    <w:rsid w:val="00A1465F"/>
    <w:rsid w:val="00A44E55"/>
    <w:rsid w:val="00A84C45"/>
    <w:rsid w:val="00AB42AC"/>
    <w:rsid w:val="00AD5452"/>
    <w:rsid w:val="00AD5E2E"/>
    <w:rsid w:val="00AE58E0"/>
    <w:rsid w:val="00AF311C"/>
    <w:rsid w:val="00AF4F8B"/>
    <w:rsid w:val="00B164AA"/>
    <w:rsid w:val="00B31FED"/>
    <w:rsid w:val="00B36615"/>
    <w:rsid w:val="00B42E08"/>
    <w:rsid w:val="00B73564"/>
    <w:rsid w:val="00BB0C36"/>
    <w:rsid w:val="00BE1AD7"/>
    <w:rsid w:val="00C048E3"/>
    <w:rsid w:val="00C55F1A"/>
    <w:rsid w:val="00C6457F"/>
    <w:rsid w:val="00C8654C"/>
    <w:rsid w:val="00CB2339"/>
    <w:rsid w:val="00CB2A97"/>
    <w:rsid w:val="00CD1179"/>
    <w:rsid w:val="00CF3977"/>
    <w:rsid w:val="00CF39F3"/>
    <w:rsid w:val="00CF5F08"/>
    <w:rsid w:val="00D33536"/>
    <w:rsid w:val="00D338E3"/>
    <w:rsid w:val="00D37AF2"/>
    <w:rsid w:val="00D46302"/>
    <w:rsid w:val="00D667AA"/>
    <w:rsid w:val="00D8701F"/>
    <w:rsid w:val="00DA246F"/>
    <w:rsid w:val="00DE22A2"/>
    <w:rsid w:val="00E352E1"/>
    <w:rsid w:val="00E52712"/>
    <w:rsid w:val="00E74418"/>
    <w:rsid w:val="00EC67A7"/>
    <w:rsid w:val="00EC6AC2"/>
    <w:rsid w:val="00EF5E09"/>
    <w:rsid w:val="00F411AF"/>
    <w:rsid w:val="00F4373D"/>
    <w:rsid w:val="00F54DB9"/>
    <w:rsid w:val="00F70254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H2">
    <w:name w:val="H2"/>
    <w:basedOn w:val="Normal"/>
    <w:rsid w:val="00DE22A2"/>
    <w:pPr>
      <w:keepNext/>
      <w:widowControl w:val="0"/>
      <w:suppressAutoHyphens/>
      <w:autoSpaceDE w:val="0"/>
      <w:autoSpaceDN w:val="0"/>
      <w:adjustRightInd w:val="0"/>
      <w:spacing w:before="240" w:line="240" w:lineRule="atLeast"/>
    </w:pPr>
    <w:rPr>
      <w:rFonts w:ascii="FrutigerLTStd-Black" w:hAnsi="FrutigerLTStd-Black" w:cs="FrutigerLTStd-Black"/>
      <w:color w:val="0082A3"/>
      <w:sz w:val="22"/>
      <w:szCs w:val="22"/>
      <w:lang w:eastAsia="en-IN" w:bidi="he-IL"/>
    </w:rPr>
  </w:style>
  <w:style w:type="paragraph" w:styleId="NormalWeb">
    <w:name w:val="Normal (Web)"/>
    <w:basedOn w:val="Normal"/>
    <w:uiPriority w:val="99"/>
    <w:unhideWhenUsed/>
    <w:rsid w:val="00DE22A2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DE22A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E22A2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DE22A2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E22A2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DE22A2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DE2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2A2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2A2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E2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E22A2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D338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H2">
    <w:name w:val="H2"/>
    <w:basedOn w:val="Normal"/>
    <w:rsid w:val="00DE22A2"/>
    <w:pPr>
      <w:keepNext/>
      <w:widowControl w:val="0"/>
      <w:suppressAutoHyphens/>
      <w:autoSpaceDE w:val="0"/>
      <w:autoSpaceDN w:val="0"/>
      <w:adjustRightInd w:val="0"/>
      <w:spacing w:before="240" w:line="240" w:lineRule="atLeast"/>
    </w:pPr>
    <w:rPr>
      <w:rFonts w:ascii="FrutigerLTStd-Black" w:hAnsi="FrutigerLTStd-Black" w:cs="FrutigerLTStd-Black"/>
      <w:color w:val="0082A3"/>
      <w:sz w:val="22"/>
      <w:szCs w:val="22"/>
      <w:lang w:eastAsia="en-IN" w:bidi="he-IL"/>
    </w:rPr>
  </w:style>
  <w:style w:type="paragraph" w:styleId="NormalWeb">
    <w:name w:val="Normal (Web)"/>
    <w:basedOn w:val="Normal"/>
    <w:uiPriority w:val="99"/>
    <w:unhideWhenUsed/>
    <w:rsid w:val="00DE22A2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DE22A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E22A2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DE22A2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E22A2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DE22A2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DE2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2A2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2A2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E2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E22A2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D338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1863B-7E2F-4C64-A280-ADF44383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7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6757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2017-02-09T23:09:00Z</dcterms:created>
  <dcterms:modified xsi:type="dcterms:W3CDTF">2017-02-09T23:09:00Z</dcterms:modified>
</cp:coreProperties>
</file>